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797C3DF2" w:rsidR="00C643EB" w:rsidRPr="00FF446B" w:rsidRDefault="00C643EB" w:rsidP="21C5F49F">
      <w:pPr>
        <w:spacing w:line="276" w:lineRule="auto"/>
        <w:ind w:left="567" w:firstLine="11"/>
        <w:rPr>
          <w:rFonts w:cs="Arial"/>
          <w:i/>
          <w:iCs/>
          <w:sz w:val="20"/>
          <w:szCs w:val="20"/>
        </w:rPr>
      </w:pPr>
      <w:r w:rsidRPr="009B58C7">
        <w:rPr>
          <w:rFonts w:asciiTheme="minorHAnsi" w:eastAsiaTheme="minorEastAsia" w:hAnsiTheme="minorHAnsi" w:cstheme="minorBidi"/>
          <w:i/>
          <w:iCs/>
          <w:sz w:val="20"/>
          <w:szCs w:val="20"/>
        </w:rPr>
        <w:t xml:space="preserve">(nazwa i adres </w:t>
      </w:r>
      <w:r w:rsidR="3591E7E0" w:rsidRPr="009B58C7">
        <w:rPr>
          <w:rFonts w:asciiTheme="minorHAnsi" w:eastAsiaTheme="minorEastAsia" w:hAnsiTheme="minorHAnsi" w:cstheme="minorBidi"/>
          <w:i/>
          <w:iCs/>
          <w:sz w:val="20"/>
          <w:szCs w:val="20"/>
        </w:rPr>
        <w:t>podmiotu udostępniającego zasoby</w:t>
      </w:r>
      <w:r w:rsidRPr="009B58C7">
        <w:rPr>
          <w:rFonts w:asciiTheme="minorHAnsi" w:eastAsiaTheme="minorEastAsia" w:hAnsiTheme="minorHAnsi" w:cstheme="minorBidi"/>
          <w:i/>
          <w:iCs/>
          <w:sz w:val="20"/>
          <w:szCs w:val="20"/>
        </w:rPr>
        <w:t>)</w:t>
      </w:r>
    </w:p>
    <w:p w14:paraId="039949B6" w14:textId="313279DB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7EE187AA" w14:textId="212903AB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34CFBDAA" w14:textId="72810A06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105A9E75" w14:textId="77777777" w:rsidR="009B58C7" w:rsidRDefault="006D1CF9" w:rsidP="009B58C7">
      <w:pPr>
        <w:spacing w:line="276" w:lineRule="auto"/>
        <w:jc w:val="center"/>
        <w:rPr>
          <w:b/>
          <w:bCs/>
        </w:rPr>
      </w:pPr>
      <w:r w:rsidRPr="006D1CF9">
        <w:rPr>
          <w:b/>
          <w:bCs/>
        </w:rPr>
        <w:t>ZOBOWIĄZANIE</w:t>
      </w:r>
      <w:r>
        <w:rPr>
          <w:rStyle w:val="Odwoanieprzypisudolnego"/>
          <w:b/>
          <w:bCs/>
        </w:rPr>
        <w:footnoteReference w:id="2"/>
      </w:r>
      <w:r w:rsidRPr="006D1CF9">
        <w:rPr>
          <w:b/>
          <w:bCs/>
        </w:rPr>
        <w:t xml:space="preserve"> </w:t>
      </w:r>
    </w:p>
    <w:p w14:paraId="0744FECD" w14:textId="4CE3EF27" w:rsidR="006D1CF9" w:rsidRPr="006D1CF9" w:rsidRDefault="006D1CF9" w:rsidP="009B58C7">
      <w:pPr>
        <w:spacing w:line="276" w:lineRule="auto"/>
        <w:jc w:val="center"/>
        <w:rPr>
          <w:b/>
          <w:bCs/>
        </w:rPr>
      </w:pPr>
      <w:r w:rsidRPr="006D1CF9">
        <w:rPr>
          <w:b/>
          <w:bCs/>
        </w:rPr>
        <w:t xml:space="preserve">PODMIOTU DO UDOSTĘPNIENIA ZASOBÓW NA POTRZEBY </w:t>
      </w:r>
      <w:r w:rsidR="00925F88">
        <w:rPr>
          <w:b/>
          <w:bCs/>
        </w:rPr>
        <w:t xml:space="preserve">SPEŁNIENIA WARUNKÓW UDZIAŁU W POSTĘPOWANIU ORAZ </w:t>
      </w:r>
      <w:r w:rsidRPr="006D1CF9">
        <w:rPr>
          <w:b/>
          <w:bCs/>
        </w:rPr>
        <w:t>REALIZACJI</w:t>
      </w:r>
    </w:p>
    <w:p w14:paraId="322B892A" w14:textId="7CEFBDEF" w:rsidR="00367ADF" w:rsidRDefault="006D1CF9" w:rsidP="009B58C7">
      <w:pPr>
        <w:jc w:val="center"/>
        <w:rPr>
          <w:b/>
          <w:bCs/>
        </w:rPr>
      </w:pPr>
      <w:r w:rsidRPr="006D1CF9">
        <w:rPr>
          <w:b/>
          <w:bCs/>
        </w:rPr>
        <w:t>ZAMÓWIENIA NIEPUBLICZNEGO</w:t>
      </w:r>
    </w:p>
    <w:p w14:paraId="34139BD1" w14:textId="35EBE41B" w:rsidR="00C643EB" w:rsidRPr="00FF446B" w:rsidRDefault="00F64CC7" w:rsidP="009B58C7">
      <w:pPr>
        <w:jc w:val="center"/>
        <w:rPr>
          <w:b/>
          <w:bCs/>
        </w:rPr>
      </w:pPr>
      <w:r>
        <w:rPr>
          <w:b/>
          <w:bCs/>
        </w:rPr>
        <w:t>(nr postępowania</w:t>
      </w:r>
      <w:ins w:id="0" w:author="Batko Marek (TSR)" w:date="2025-12-02T08:32:00Z" w16du:dateUtc="2025-12-02T07:32:00Z">
        <w:r w:rsidR="00B71A48">
          <w:rPr>
            <w:b/>
            <w:bCs/>
          </w:rPr>
          <w:t xml:space="preserve"> </w:t>
        </w:r>
        <w:r w:rsidR="00B71A48" w:rsidRPr="00B71A48">
          <w:rPr>
            <w:b/>
            <w:bCs/>
          </w:rPr>
          <w:t xml:space="preserve">PNP/TSR/11715/2025 </w:t>
        </w:r>
        <w:r w:rsidR="00B71A48">
          <w:rPr>
            <w:b/>
            <w:bCs/>
          </w:rPr>
          <w:t>-</w:t>
        </w:r>
        <w:r w:rsidR="00B71A48" w:rsidRPr="00B71A48">
          <w:rPr>
            <w:b/>
            <w:bCs/>
          </w:rPr>
          <w:t xml:space="preserve"> „Prace w zakresie wykonywania i naprawy izolacji termicznej dla TAURON Serwis Sp. z o.o.- Elektrownia Łagisza”</w:t>
        </w:r>
        <w:r w:rsidR="00B71A48" w:rsidRPr="00B71A48" w:rsidDel="00B71A48">
          <w:rPr>
            <w:b/>
            <w:bCs/>
          </w:rPr>
          <w:t xml:space="preserve"> </w:t>
        </w:r>
      </w:ins>
      <w:del w:id="1" w:author="Batko Marek (TSR)" w:date="2025-12-02T08:31:00Z" w16du:dateUtc="2025-12-02T07:31:00Z">
        <w:r w:rsidDel="00B71A48">
          <w:rPr>
            <w:b/>
            <w:bCs/>
          </w:rPr>
          <w:delText>……….</w:delText>
        </w:r>
      </w:del>
      <w:r>
        <w:rPr>
          <w:b/>
          <w:bCs/>
        </w:rPr>
        <w:t>)</w:t>
      </w:r>
      <w:r>
        <w:rPr>
          <w:rStyle w:val="Odwoanieprzypisudolnego"/>
          <w:b/>
          <w:bCs/>
        </w:rPr>
        <w:footnoteReference w:id="3"/>
      </w:r>
    </w:p>
    <w:p w14:paraId="6F4D76DE" w14:textId="77777777" w:rsidR="00C643EB" w:rsidRPr="00FF446B" w:rsidRDefault="00C643EB" w:rsidP="00C643EB"/>
    <w:p w14:paraId="09D6099B" w14:textId="77777777" w:rsidR="00C643EB" w:rsidRPr="00FF446B" w:rsidRDefault="00C643EB" w:rsidP="00C643EB">
      <w:pPr>
        <w:spacing w:line="360" w:lineRule="auto"/>
        <w:jc w:val="both"/>
      </w:pPr>
    </w:p>
    <w:p w14:paraId="733B2299" w14:textId="7CCE1DFE" w:rsidR="00C643EB" w:rsidRPr="00FF446B" w:rsidRDefault="00E55BBB" w:rsidP="00640F8C">
      <w:pPr>
        <w:spacing w:line="360" w:lineRule="auto"/>
        <w:jc w:val="both"/>
      </w:pPr>
      <w:r>
        <w:t>Z</w:t>
      </w:r>
      <w:r w:rsidR="00C643EB" w:rsidRPr="21C5F49F">
        <w:t>obowiązujemy się do udostępnienia Wykonawcy..……………………………….....................</w:t>
      </w:r>
      <w:r w:rsidR="00C643EB" w:rsidRPr="21C5F49F">
        <w:rPr>
          <w:vertAlign w:val="superscript"/>
        </w:rPr>
        <w:t xml:space="preserve"> </w:t>
      </w:r>
      <w:r w:rsidR="00C643EB" w:rsidRPr="21C5F49F">
        <w:rPr>
          <w:vertAlign w:val="superscript"/>
        </w:rPr>
        <w:footnoteReference w:id="4"/>
      </w:r>
      <w:r w:rsidR="00C643EB" w:rsidRPr="21C5F49F">
        <w:t xml:space="preserve"> niezbędnych zasobów w zakresie:</w:t>
      </w:r>
    </w:p>
    <w:p w14:paraId="3EAB36A0" w14:textId="7E84AC3C" w:rsidR="00C643EB" w:rsidRPr="00362545" w:rsidRDefault="00C643EB" w:rsidP="6E633E00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wiedzy </w:t>
      </w:r>
      <w:r w:rsidR="00B747BC">
        <w:t xml:space="preserve">i doświadczenia </w:t>
      </w:r>
      <w:r>
        <w:t>……………………………</w:t>
      </w:r>
      <w:r w:rsidR="002C21E9">
        <w:rPr>
          <w:rStyle w:val="Odwoanieprzypisudolnego"/>
        </w:rPr>
        <w:footnoteReference w:id="5"/>
      </w:r>
    </w:p>
    <w:p w14:paraId="3A435310" w14:textId="71F04A91" w:rsidR="00362545" w:rsidRDefault="00C643EB" w:rsidP="6E633E00">
      <w:pPr>
        <w:pStyle w:val="Akapitzlist"/>
        <w:numPr>
          <w:ilvl w:val="0"/>
          <w:numId w:val="1"/>
        </w:numPr>
        <w:spacing w:line="360" w:lineRule="auto"/>
        <w:jc w:val="both"/>
      </w:pPr>
      <w:r>
        <w:t>potencjału techniczneg</w:t>
      </w:r>
      <w:r w:rsidR="00362545">
        <w:t>o …………………………….</w:t>
      </w:r>
      <w:r w:rsidR="00E55BBB">
        <w:rPr>
          <w:vertAlign w:val="superscript"/>
        </w:rPr>
        <w:t>4</w:t>
      </w:r>
    </w:p>
    <w:p w14:paraId="036D0808" w14:textId="603FD7A5" w:rsidR="0073743B" w:rsidRDefault="00C643EB" w:rsidP="00362545">
      <w:pPr>
        <w:pStyle w:val="Akapitzlist"/>
        <w:numPr>
          <w:ilvl w:val="0"/>
          <w:numId w:val="1"/>
        </w:numPr>
        <w:spacing w:line="360" w:lineRule="auto"/>
        <w:jc w:val="both"/>
        <w:rPr>
          <w:szCs w:val="22"/>
        </w:rPr>
      </w:pPr>
      <w:r w:rsidRPr="00362545">
        <w:rPr>
          <w:szCs w:val="22"/>
        </w:rPr>
        <w:t>osób zdolnych do wykonania Zamówienia ………………………</w:t>
      </w:r>
      <w:r w:rsidR="00E55BBB">
        <w:rPr>
          <w:szCs w:val="22"/>
          <w:vertAlign w:val="superscript"/>
        </w:rPr>
        <w:t>4</w:t>
      </w:r>
    </w:p>
    <w:p w14:paraId="554F5578" w14:textId="2A6991A4" w:rsidR="00C643EB" w:rsidRPr="00362545" w:rsidRDefault="00A86A92" w:rsidP="00362545">
      <w:pPr>
        <w:pStyle w:val="Akapitzlist"/>
        <w:numPr>
          <w:ilvl w:val="0"/>
          <w:numId w:val="1"/>
        </w:numPr>
        <w:spacing w:line="360" w:lineRule="auto"/>
        <w:jc w:val="both"/>
        <w:rPr>
          <w:szCs w:val="22"/>
        </w:rPr>
      </w:pPr>
      <w:r>
        <w:rPr>
          <w:szCs w:val="22"/>
        </w:rPr>
        <w:t>sytuacji ekonomicznej lub finansowej ……………………………..</w:t>
      </w:r>
      <w:r w:rsidR="00E55BBB">
        <w:rPr>
          <w:szCs w:val="22"/>
          <w:vertAlign w:val="superscript"/>
        </w:rPr>
        <w:t>4</w:t>
      </w:r>
    </w:p>
    <w:p w14:paraId="07795123" w14:textId="77777777" w:rsidR="00756B65" w:rsidRDefault="00756B65" w:rsidP="00C643EB">
      <w:pPr>
        <w:spacing w:line="360" w:lineRule="auto"/>
        <w:jc w:val="both"/>
      </w:pPr>
    </w:p>
    <w:p w14:paraId="5F8EBFDF" w14:textId="5D8AD297" w:rsidR="00C643EB" w:rsidRPr="00FF446B" w:rsidRDefault="00C643EB" w:rsidP="00C643EB">
      <w:pPr>
        <w:spacing w:line="360" w:lineRule="auto"/>
        <w:jc w:val="both"/>
      </w:pPr>
      <w:r w:rsidRPr="6E633E00">
        <w:t>Udostępniam swoje referencje</w:t>
      </w:r>
      <w:r w:rsidR="00B747BC">
        <w:t xml:space="preserve"> lub inne dokumenty</w:t>
      </w:r>
      <w:r w:rsidR="00C966A6">
        <w:t xml:space="preserve"> potwierdzające posiadan</w:t>
      </w:r>
      <w:r w:rsidR="00044E36">
        <w:t>ą wiedz</w:t>
      </w:r>
      <w:r w:rsidR="000D1FED">
        <w:t>ę</w:t>
      </w:r>
      <w:r w:rsidR="00044E36">
        <w:t xml:space="preserve"> i doświadczenie</w:t>
      </w:r>
      <w:r w:rsidR="000D1FED">
        <w:t>,</w:t>
      </w:r>
      <w:r w:rsidR="00044E36">
        <w:t xml:space="preserve"> </w:t>
      </w:r>
      <w:r w:rsidR="000D1FED">
        <w:t xml:space="preserve">umożliwiające </w:t>
      </w:r>
      <w:r w:rsidRPr="6E633E00">
        <w:t xml:space="preserve"> </w:t>
      </w:r>
      <w:r w:rsidR="00E031A4">
        <w:t>spełnieni</w:t>
      </w:r>
      <w:r w:rsidR="00B03E9C">
        <w:t xml:space="preserve">e warunków udziału w postępowaniu oraz </w:t>
      </w:r>
      <w:r w:rsidRPr="6E633E00">
        <w:t xml:space="preserve">realizację </w:t>
      </w:r>
      <w:r w:rsidR="00F53468">
        <w:t xml:space="preserve">w/w </w:t>
      </w:r>
      <w:r w:rsidR="5F63E98B" w:rsidRPr="6E633E00">
        <w:t xml:space="preserve">Zamówienia </w:t>
      </w:r>
      <w:r w:rsidR="000D1FED">
        <w:t xml:space="preserve">zgodnie z wymaganiami </w:t>
      </w:r>
      <w:r w:rsidR="009162E4">
        <w:t>Zamawiającego</w:t>
      </w:r>
      <w:r w:rsidR="00957C28">
        <w:t xml:space="preserve">: </w:t>
      </w:r>
      <w:r w:rsidRPr="6E633E00">
        <w:t>………………………………………….</w:t>
      </w:r>
      <w:r w:rsidR="00362545" w:rsidRPr="6E633E00">
        <w:rPr>
          <w:rStyle w:val="Odwoanieprzypisudolnego"/>
        </w:rPr>
        <w:footnoteReference w:id="6"/>
      </w:r>
    </w:p>
    <w:p w14:paraId="0263C1B5" w14:textId="77777777"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ab/>
      </w:r>
    </w:p>
    <w:p w14:paraId="480ADB40" w14:textId="38104C45" w:rsidR="00C643EB" w:rsidRPr="00FF446B" w:rsidRDefault="00C643EB" w:rsidP="00C643EB">
      <w:pPr>
        <w:spacing w:line="360" w:lineRule="auto"/>
        <w:jc w:val="both"/>
      </w:pPr>
      <w:r w:rsidRPr="6E633E00">
        <w:t xml:space="preserve">Ponadto jako </w:t>
      </w:r>
      <w:r w:rsidR="006E5024">
        <w:t xml:space="preserve">podmiot udostępniający zasoby </w:t>
      </w:r>
      <w:r w:rsidR="00467CF9" w:rsidRPr="6E633E00">
        <w:t>zobowiązujemy się</w:t>
      </w:r>
      <w:r w:rsidRPr="6E633E00">
        <w:t xml:space="preserve"> wykonać czynności objęte </w:t>
      </w:r>
      <w:r w:rsidR="00297F55">
        <w:t xml:space="preserve">w/w </w:t>
      </w:r>
      <w:r w:rsidRPr="6E633E00">
        <w:t>Zamówieniem w zakresie: ..……………………………...................</w:t>
      </w:r>
      <w:r w:rsidR="00362545" w:rsidRPr="6E633E00">
        <w:rPr>
          <w:rStyle w:val="Odwoanieprzypisudolnego"/>
        </w:rPr>
        <w:footnoteReference w:id="7"/>
      </w:r>
    </w:p>
    <w:p w14:paraId="6389FD51" w14:textId="77777777" w:rsidR="00C643EB" w:rsidRPr="00FF446B" w:rsidRDefault="00C643EB" w:rsidP="00C643EB">
      <w:pPr>
        <w:spacing w:line="360" w:lineRule="auto"/>
        <w:jc w:val="both"/>
      </w:pPr>
    </w:p>
    <w:p w14:paraId="3FC7FFD1" w14:textId="77777777" w:rsidR="00C643EB" w:rsidRDefault="00C643EB" w:rsidP="00C643EB">
      <w:pPr>
        <w:spacing w:line="360" w:lineRule="auto"/>
        <w:jc w:val="both"/>
      </w:pPr>
    </w:p>
    <w:p w14:paraId="46915387" w14:textId="77777777" w:rsidR="0085543E" w:rsidRDefault="0085543E" w:rsidP="00C643EB">
      <w:pPr>
        <w:spacing w:line="360" w:lineRule="auto"/>
        <w:jc w:val="both"/>
      </w:pPr>
    </w:p>
    <w:p w14:paraId="6A155EF5" w14:textId="77777777" w:rsidR="0085543E" w:rsidRPr="00FF446B" w:rsidRDefault="0085543E" w:rsidP="00C643EB">
      <w:pPr>
        <w:spacing w:line="360" w:lineRule="auto"/>
        <w:jc w:val="both"/>
      </w:pPr>
    </w:p>
    <w:p w14:paraId="76ADC446" w14:textId="77777777" w:rsidR="00C643EB" w:rsidRPr="00B4429B" w:rsidRDefault="00C643EB" w:rsidP="00C643E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</w:t>
      </w:r>
      <w:r>
        <w:rPr>
          <w:rFonts w:cs="Arial"/>
          <w:i/>
          <w:color w:val="000000"/>
          <w:szCs w:val="22"/>
        </w:rPr>
        <w:t>….</w:t>
      </w:r>
      <w:r w:rsidRPr="00B4429B">
        <w:rPr>
          <w:rFonts w:cs="Arial"/>
          <w:i/>
          <w:color w:val="000000"/>
          <w:szCs w:val="22"/>
        </w:rPr>
        <w:t>………………………………………………………..</w:t>
      </w:r>
    </w:p>
    <w:p w14:paraId="034F98FC" w14:textId="3D16F5BE" w:rsidR="00C643EB" w:rsidRDefault="00C643EB" w:rsidP="21C5F49F">
      <w:pPr>
        <w:ind w:left="3540" w:right="-230"/>
        <w:rPr>
          <w:rFonts w:cs="Arial"/>
          <w:i/>
          <w:iCs/>
          <w:color w:val="000000"/>
          <w:sz w:val="18"/>
          <w:szCs w:val="18"/>
        </w:rPr>
      </w:pPr>
      <w:r w:rsidRPr="21C5F49F">
        <w:rPr>
          <w:rFonts w:cs="Arial"/>
          <w:i/>
          <w:iCs/>
          <w:color w:val="000000" w:themeColor="text1"/>
          <w:sz w:val="18"/>
          <w:szCs w:val="18"/>
        </w:rPr>
        <w:t xml:space="preserve">(podpisy osób uprawnionych do reprezentowania </w:t>
      </w:r>
      <w:r w:rsidR="00662BC5" w:rsidRPr="21C5F49F">
        <w:rPr>
          <w:rFonts w:cs="Arial"/>
          <w:i/>
          <w:iCs/>
          <w:color w:val="000000" w:themeColor="text1"/>
          <w:sz w:val="18"/>
          <w:szCs w:val="18"/>
        </w:rPr>
        <w:t>podmiotu udost</w:t>
      </w:r>
      <w:r w:rsidR="7AF01F7D" w:rsidRPr="21C5F49F">
        <w:rPr>
          <w:rFonts w:cs="Arial"/>
          <w:i/>
          <w:iCs/>
          <w:color w:val="000000" w:themeColor="text1"/>
          <w:sz w:val="18"/>
          <w:szCs w:val="18"/>
        </w:rPr>
        <w:t>ę</w:t>
      </w:r>
      <w:r w:rsidR="00662BC5" w:rsidRPr="21C5F49F">
        <w:rPr>
          <w:rFonts w:cs="Arial"/>
          <w:i/>
          <w:iCs/>
          <w:color w:val="000000" w:themeColor="text1"/>
          <w:sz w:val="18"/>
          <w:szCs w:val="18"/>
        </w:rPr>
        <w:t>pniającego zasoby</w:t>
      </w:r>
      <w:r w:rsidRPr="21C5F49F">
        <w:rPr>
          <w:rFonts w:cs="Arial"/>
          <w:i/>
          <w:iCs/>
          <w:color w:val="000000" w:themeColor="text1"/>
          <w:sz w:val="18"/>
          <w:szCs w:val="18"/>
        </w:rPr>
        <w:t>)</w:t>
      </w:r>
    </w:p>
    <w:p w14:paraId="1A30AC79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04B0F98D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33B50876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6E9367AD" w14:textId="04037537" w:rsidR="005A5DED" w:rsidRPr="005A5DED" w:rsidRDefault="005A5DED" w:rsidP="005A5DED">
      <w:pPr>
        <w:spacing w:line="360" w:lineRule="auto"/>
        <w:jc w:val="both"/>
      </w:pPr>
      <w:r w:rsidRPr="005A5DED">
        <w:t xml:space="preserve">Zobowiązujemy się jako Wykonawca zapewnić udział </w:t>
      </w:r>
      <w:r>
        <w:t xml:space="preserve">podmiotu udostępniającego zasoby </w:t>
      </w:r>
      <w:r w:rsidRPr="005A5DED">
        <w:t xml:space="preserve">w realizacji </w:t>
      </w:r>
      <w:r>
        <w:t>w/w Z</w:t>
      </w:r>
      <w:r w:rsidRPr="005A5DED">
        <w:t>amówienia</w:t>
      </w:r>
      <w:r>
        <w:t>.</w:t>
      </w:r>
    </w:p>
    <w:p w14:paraId="3934490D" w14:textId="77777777" w:rsidR="00FA029E" w:rsidRPr="00B4429B" w:rsidRDefault="00FA029E" w:rsidP="00FA029E">
      <w:pPr>
        <w:spacing w:line="360" w:lineRule="auto"/>
        <w:jc w:val="both"/>
      </w:pPr>
    </w:p>
    <w:p w14:paraId="25E35024" w14:textId="77777777" w:rsidR="00FA029E" w:rsidRDefault="00FA029E" w:rsidP="00FA029E">
      <w:pPr>
        <w:spacing w:line="276" w:lineRule="auto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C863572" w14:textId="77777777" w:rsidR="00FA029E" w:rsidRDefault="00FA029E" w:rsidP="00FA029E">
      <w:pPr>
        <w:spacing w:line="276" w:lineRule="auto"/>
        <w:rPr>
          <w:rFonts w:cs="Arial"/>
          <w:i/>
          <w:color w:val="000000"/>
          <w:sz w:val="18"/>
          <w:szCs w:val="18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63BD0B03" w14:textId="77777777" w:rsidR="00FA029E" w:rsidRDefault="00FA029E" w:rsidP="00FA029E">
      <w:pPr>
        <w:spacing w:line="276" w:lineRule="auto"/>
        <w:rPr>
          <w:rFonts w:cs="Arial"/>
          <w:i/>
          <w:color w:val="000000"/>
          <w:sz w:val="18"/>
          <w:szCs w:val="18"/>
        </w:rPr>
      </w:pPr>
    </w:p>
    <w:p w14:paraId="665C5F8F" w14:textId="77777777" w:rsidR="00FA029E" w:rsidRDefault="00FA029E" w:rsidP="00FA029E">
      <w:pPr>
        <w:spacing w:line="276" w:lineRule="auto"/>
        <w:rPr>
          <w:rFonts w:cs="Arial"/>
          <w:i/>
          <w:color w:val="000000"/>
          <w:sz w:val="18"/>
          <w:szCs w:val="18"/>
        </w:rPr>
      </w:pPr>
    </w:p>
    <w:p w14:paraId="00CAD941" w14:textId="012CF4A6" w:rsidR="00FA029E" w:rsidRPr="0078036E" w:rsidRDefault="4D3875B6" w:rsidP="21C5F49F">
      <w:pPr>
        <w:spacing w:line="276" w:lineRule="auto"/>
        <w:jc w:val="both"/>
        <w:rPr>
          <w:rFonts w:cs="Arial"/>
          <w:i/>
          <w:iCs/>
          <w:color w:val="000000"/>
          <w:sz w:val="20"/>
          <w:szCs w:val="20"/>
        </w:rPr>
      </w:pPr>
      <w:r w:rsidRPr="21C5F49F">
        <w:rPr>
          <w:rFonts w:cs="Arial"/>
          <w:i/>
          <w:iCs/>
          <w:color w:val="000000" w:themeColor="text1"/>
          <w:sz w:val="20"/>
          <w:szCs w:val="20"/>
        </w:rPr>
        <w:t>Uwaga! Zobowiązanie</w:t>
      </w:r>
      <w:r w:rsidR="00662BC5" w:rsidRPr="21C5F49F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podmiotu</w:t>
      </w:r>
      <w:r w:rsidR="00AD2E39">
        <w:rPr>
          <w:rFonts w:cs="Arial"/>
          <w:i/>
          <w:iCs/>
          <w:color w:val="000000" w:themeColor="text1"/>
          <w:sz w:val="20"/>
          <w:szCs w:val="20"/>
        </w:rPr>
        <w:t xml:space="preserve"> udostępniającego</w:t>
      </w:r>
      <w:r w:rsidR="00AF19E4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="00AD2E39">
        <w:rPr>
          <w:rFonts w:cs="Arial"/>
          <w:i/>
          <w:iCs/>
          <w:color w:val="000000" w:themeColor="text1"/>
          <w:sz w:val="20"/>
          <w:szCs w:val="20"/>
        </w:rPr>
        <w:t>zasoby</w:t>
      </w:r>
      <w:r w:rsidR="00AF19E4" w:rsidRPr="00AF19E4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="00AF19E4">
        <w:rPr>
          <w:rFonts w:cs="Arial"/>
          <w:i/>
          <w:iCs/>
          <w:color w:val="000000" w:themeColor="text1"/>
          <w:sz w:val="20"/>
          <w:szCs w:val="20"/>
        </w:rPr>
        <w:t>oraz Wykonawcy</w:t>
      </w:r>
      <w:r w:rsidR="0064416F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musi być podpisane przez osobę/y upoważnioną/e do</w:t>
      </w:r>
      <w:r w:rsidR="009B58C7">
        <w:rPr>
          <w:rFonts w:cs="Arial"/>
          <w:i/>
          <w:iCs/>
          <w:color w:val="000000" w:themeColor="text1"/>
          <w:sz w:val="20"/>
          <w:szCs w:val="20"/>
        </w:rPr>
        <w:t xml:space="preserve"> jego 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 xml:space="preserve"> reprezentowania w zakresie praw majątkowych zgodnie z wpisem do KRS, wpisem do CEIDG lub umową spółki albo przez osobę/y posiadającą/e pełnomocnictwa, które </w:t>
      </w:r>
      <w:r w:rsidR="11374843" w:rsidRPr="21C5F49F">
        <w:rPr>
          <w:rFonts w:cs="Arial"/>
          <w:i/>
          <w:iCs/>
          <w:color w:val="000000" w:themeColor="text1"/>
          <w:sz w:val="20"/>
          <w:szCs w:val="20"/>
        </w:rPr>
        <w:t>W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ykonawca zobowiązany jest dołączyć do wniosku</w:t>
      </w:r>
      <w:r w:rsidR="5F562FAF" w:rsidRPr="21C5F49F">
        <w:rPr>
          <w:rFonts w:cs="Arial"/>
          <w:i/>
          <w:iCs/>
          <w:color w:val="000000" w:themeColor="text1"/>
          <w:sz w:val="20"/>
          <w:szCs w:val="20"/>
        </w:rPr>
        <w:t>/oferty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.</w:t>
      </w:r>
    </w:p>
    <w:p w14:paraId="1FACB039" w14:textId="77777777" w:rsidR="00C643EB" w:rsidRPr="00B4429B" w:rsidRDefault="00C643EB" w:rsidP="00C643EB">
      <w:pPr>
        <w:spacing w:line="360" w:lineRule="auto"/>
        <w:jc w:val="both"/>
      </w:pPr>
    </w:p>
    <w:p w14:paraId="3EF148C9" w14:textId="77777777" w:rsidR="00C643EB" w:rsidRPr="00B4429B" w:rsidRDefault="00C643EB" w:rsidP="00C643EB">
      <w:pPr>
        <w:spacing w:line="360" w:lineRule="auto"/>
        <w:jc w:val="both"/>
      </w:pPr>
    </w:p>
    <w:p w14:paraId="12F90EF0" w14:textId="77777777" w:rsidR="00EC26A5" w:rsidRDefault="00EC26A5"/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45E03" w14:textId="77777777" w:rsidR="00CC02B2" w:rsidRDefault="00CC02B2" w:rsidP="00C643EB">
      <w:r>
        <w:separator/>
      </w:r>
    </w:p>
  </w:endnote>
  <w:endnote w:type="continuationSeparator" w:id="0">
    <w:p w14:paraId="0155F7D7" w14:textId="77777777" w:rsidR="00CC02B2" w:rsidRDefault="00CC02B2" w:rsidP="00C643EB">
      <w:r>
        <w:continuationSeparator/>
      </w:r>
    </w:p>
  </w:endnote>
  <w:endnote w:type="continuationNotice" w:id="1">
    <w:p w14:paraId="6F7E92D6" w14:textId="77777777" w:rsidR="00CC02B2" w:rsidRDefault="00CC02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075EB" w14:textId="77777777" w:rsidR="00CC02B2" w:rsidRDefault="00CC02B2" w:rsidP="00C643EB">
      <w:r>
        <w:separator/>
      </w:r>
    </w:p>
  </w:footnote>
  <w:footnote w:type="continuationSeparator" w:id="0">
    <w:p w14:paraId="53622F87" w14:textId="77777777" w:rsidR="00CC02B2" w:rsidRDefault="00CC02B2" w:rsidP="00C643EB">
      <w:r>
        <w:continuationSeparator/>
      </w:r>
    </w:p>
  </w:footnote>
  <w:footnote w:type="continuationNotice" w:id="1">
    <w:p w14:paraId="66A2977A" w14:textId="77777777" w:rsidR="00CC02B2" w:rsidRDefault="00CC02B2"/>
  </w:footnote>
  <w:footnote w:id="2">
    <w:p w14:paraId="103F3DD2" w14:textId="1678580F" w:rsidR="006D1CF9" w:rsidRPr="00E4595D" w:rsidRDefault="006D1CF9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9B58C7" w:rsidRPr="00E4595D">
        <w:rPr>
          <w:rFonts w:cs="Arial"/>
          <w:sz w:val="18"/>
          <w:szCs w:val="18"/>
        </w:rPr>
        <w:t xml:space="preserve">Wykonawca składa zobowiązanie jedynie gdy </w:t>
      </w:r>
      <w:r w:rsidR="006D3F0C" w:rsidRPr="00E4595D">
        <w:rPr>
          <w:rFonts w:cs="Arial"/>
          <w:sz w:val="18"/>
          <w:szCs w:val="18"/>
        </w:rPr>
        <w:t>w celu realizacji przedmiotu zamówienia będzie korzystał z zasobów udostępnionych przez podmioty trzecie.</w:t>
      </w:r>
    </w:p>
  </w:footnote>
  <w:footnote w:id="3">
    <w:p w14:paraId="61E4F141" w14:textId="50439292" w:rsidR="00F64CC7" w:rsidRPr="00E4595D" w:rsidRDefault="00F64CC7">
      <w:pPr>
        <w:pStyle w:val="Tekstprzypisudolnego"/>
        <w:rPr>
          <w:rFonts w:cs="Arial"/>
          <w:sz w:val="18"/>
          <w:szCs w:val="18"/>
        </w:rPr>
      </w:pPr>
      <w:r w:rsidRPr="00E4595D">
        <w:rPr>
          <w:rStyle w:val="Odwoanieprzypisudolnego"/>
          <w:rFonts w:cs="Arial"/>
          <w:sz w:val="18"/>
          <w:szCs w:val="18"/>
        </w:rPr>
        <w:footnoteRef/>
      </w:r>
      <w:r w:rsidRPr="00E4595D">
        <w:rPr>
          <w:rFonts w:cs="Arial"/>
          <w:sz w:val="18"/>
          <w:szCs w:val="18"/>
        </w:rPr>
        <w:t xml:space="preserve"> Uzupełnić </w:t>
      </w:r>
      <w:r w:rsidR="0009383C" w:rsidRPr="00E4595D">
        <w:rPr>
          <w:rFonts w:cs="Arial"/>
          <w:sz w:val="18"/>
          <w:szCs w:val="18"/>
        </w:rPr>
        <w:t>właściwy nr postępowania</w:t>
      </w:r>
      <w:r w:rsidR="00CB4469" w:rsidRPr="00E4595D">
        <w:rPr>
          <w:rFonts w:cs="Arial"/>
          <w:sz w:val="18"/>
          <w:szCs w:val="18"/>
        </w:rPr>
        <w:t xml:space="preserve"> przez Zmawiającego </w:t>
      </w:r>
    </w:p>
  </w:footnote>
  <w:footnote w:id="4">
    <w:p w14:paraId="1B381B20" w14:textId="00A8B54C" w:rsidR="00C643EB" w:rsidRPr="00E4595D" w:rsidRDefault="00C643EB" w:rsidP="00C643EB">
      <w:pPr>
        <w:pStyle w:val="Tekstprzypisudolnego"/>
        <w:rPr>
          <w:rFonts w:cs="Arial"/>
          <w:sz w:val="18"/>
          <w:szCs w:val="18"/>
        </w:rPr>
      </w:pPr>
      <w:r w:rsidRPr="00E4595D">
        <w:rPr>
          <w:rStyle w:val="Odwoanieprzypisudolnego"/>
          <w:rFonts w:cs="Arial"/>
          <w:sz w:val="18"/>
          <w:szCs w:val="18"/>
        </w:rPr>
        <w:footnoteRef/>
      </w:r>
      <w:r w:rsidR="21C5F49F" w:rsidRPr="00E4595D">
        <w:rPr>
          <w:rFonts w:cs="Arial"/>
          <w:sz w:val="18"/>
          <w:szCs w:val="18"/>
        </w:rPr>
        <w:t xml:space="preserve"> Nazwa Wykonawcy składającego wniosek/ofertę</w:t>
      </w:r>
    </w:p>
  </w:footnote>
  <w:footnote w:id="5">
    <w:p w14:paraId="52743DF7" w14:textId="573740C4" w:rsidR="002C21E9" w:rsidRPr="00E4595D" w:rsidRDefault="002C21E9">
      <w:pPr>
        <w:pStyle w:val="Tekstprzypisudolnego"/>
        <w:rPr>
          <w:rFonts w:cs="Arial"/>
          <w:sz w:val="18"/>
          <w:szCs w:val="18"/>
        </w:rPr>
      </w:pPr>
      <w:r w:rsidRPr="00E4595D">
        <w:rPr>
          <w:rStyle w:val="Odwoanieprzypisudolnego"/>
          <w:rFonts w:cs="Arial"/>
          <w:sz w:val="18"/>
          <w:szCs w:val="18"/>
        </w:rPr>
        <w:footnoteRef/>
      </w:r>
      <w:r w:rsidRPr="00E4595D">
        <w:rPr>
          <w:rFonts w:cs="Arial"/>
          <w:sz w:val="18"/>
          <w:szCs w:val="18"/>
        </w:rPr>
        <w:t xml:space="preserve"> </w:t>
      </w:r>
      <w:r w:rsidR="00D34DE3">
        <w:rPr>
          <w:rFonts w:cs="Arial"/>
          <w:sz w:val="18"/>
          <w:szCs w:val="18"/>
        </w:rPr>
        <w:t>Szczegółowo w</w:t>
      </w:r>
      <w:r w:rsidR="00A81C4D" w:rsidRPr="00E4595D">
        <w:rPr>
          <w:rFonts w:cs="Arial"/>
          <w:sz w:val="18"/>
          <w:szCs w:val="18"/>
        </w:rPr>
        <w:t xml:space="preserve">ypełnić  zakres udostępnianych zasobów </w:t>
      </w:r>
      <w:r w:rsidR="00763D2F" w:rsidRPr="00E4595D">
        <w:rPr>
          <w:rFonts w:cs="Arial"/>
          <w:sz w:val="18"/>
          <w:szCs w:val="18"/>
        </w:rPr>
        <w:t xml:space="preserve"> celem wykazania potwierdzenia spełnienia wymagań Zamawiającego oraz wskazać podstawy ich dysponowania. W miejscach gdzie nie następuje udostępnienie wpisać nie dotyczy.</w:t>
      </w:r>
      <w:r w:rsidR="00A86A92" w:rsidRPr="00E4595D">
        <w:rPr>
          <w:rFonts w:cs="Arial"/>
          <w:sz w:val="18"/>
          <w:szCs w:val="18"/>
        </w:rPr>
        <w:t xml:space="preserve"> W przypadku udostępnienia </w:t>
      </w:r>
      <w:r w:rsidR="0062700D" w:rsidRPr="00E4595D">
        <w:rPr>
          <w:rFonts w:cs="Arial"/>
          <w:sz w:val="18"/>
          <w:szCs w:val="18"/>
        </w:rPr>
        <w:t>sytuacji</w:t>
      </w:r>
      <w:r w:rsidR="008F5EA3" w:rsidRPr="00E4595D">
        <w:rPr>
          <w:rFonts w:cs="Arial"/>
          <w:sz w:val="18"/>
          <w:szCs w:val="18"/>
        </w:rPr>
        <w:t xml:space="preserve"> </w:t>
      </w:r>
      <w:r w:rsidR="0062700D" w:rsidRPr="00E4595D">
        <w:rPr>
          <w:rFonts w:cs="Arial"/>
          <w:sz w:val="18"/>
          <w:szCs w:val="18"/>
        </w:rPr>
        <w:t xml:space="preserve">ekonomicznej lub finansowej podmiot udostępniający </w:t>
      </w:r>
      <w:r w:rsidR="002D4B40" w:rsidRPr="00E4595D">
        <w:rPr>
          <w:rFonts w:cs="Arial"/>
          <w:sz w:val="18"/>
          <w:szCs w:val="18"/>
        </w:rPr>
        <w:t xml:space="preserve">odpowiada solidarnie z Wykonawcą </w:t>
      </w:r>
      <w:r w:rsidR="008044FB" w:rsidRPr="00E4595D">
        <w:rPr>
          <w:rFonts w:cs="Arial"/>
          <w:sz w:val="18"/>
          <w:szCs w:val="18"/>
        </w:rPr>
        <w:t xml:space="preserve">za szkody poniesione przez Zamawiającego </w:t>
      </w:r>
      <w:r w:rsidR="00E4595D" w:rsidRPr="00E4595D">
        <w:rPr>
          <w:rFonts w:cs="Arial"/>
          <w:sz w:val="18"/>
          <w:szCs w:val="18"/>
        </w:rPr>
        <w:t>powstałe na skutek nieudostępnienia tych zasobów.</w:t>
      </w:r>
    </w:p>
  </w:footnote>
  <w:footnote w:id="6">
    <w:p w14:paraId="731B3B0B" w14:textId="7473FE4E" w:rsidR="00362545" w:rsidRPr="00E4595D" w:rsidRDefault="00362545">
      <w:pPr>
        <w:pStyle w:val="Tekstprzypisudolnego"/>
        <w:rPr>
          <w:rFonts w:cs="Arial"/>
          <w:sz w:val="18"/>
          <w:szCs w:val="18"/>
        </w:rPr>
      </w:pPr>
      <w:r w:rsidRPr="00E4595D">
        <w:rPr>
          <w:rStyle w:val="Odwoanieprzypisudolnego"/>
          <w:rFonts w:cs="Arial"/>
          <w:sz w:val="18"/>
          <w:szCs w:val="18"/>
        </w:rPr>
        <w:footnoteRef/>
      </w:r>
      <w:r w:rsidR="21C5F49F" w:rsidRPr="00E4595D">
        <w:rPr>
          <w:rFonts w:cs="Arial"/>
          <w:sz w:val="18"/>
          <w:szCs w:val="18"/>
        </w:rPr>
        <w:t xml:space="preserve"> Jeżeli </w:t>
      </w:r>
      <w:r w:rsidR="003C58F9" w:rsidRPr="00E4595D">
        <w:rPr>
          <w:rFonts w:cs="Arial"/>
          <w:sz w:val="18"/>
          <w:szCs w:val="18"/>
        </w:rPr>
        <w:t xml:space="preserve">podmiot </w:t>
      </w:r>
      <w:r w:rsidR="21C5F49F" w:rsidRPr="00E4595D">
        <w:rPr>
          <w:rFonts w:cs="Arial"/>
          <w:sz w:val="18"/>
          <w:szCs w:val="18"/>
        </w:rPr>
        <w:t xml:space="preserve">udostępnia Wykonawcy referencje na spełnienie warunku udziału w postępowaniu, muszą one odpowiadać wymaganiom stawianym przez Zamawiającego </w:t>
      </w:r>
    </w:p>
  </w:footnote>
  <w:footnote w:id="7">
    <w:p w14:paraId="0DB79581" w14:textId="7DBC904E" w:rsidR="00362545" w:rsidRPr="000F7F63" w:rsidRDefault="00362545">
      <w:pPr>
        <w:pStyle w:val="Tekstprzypisudolnego"/>
        <w:rPr>
          <w:sz w:val="18"/>
          <w:szCs w:val="18"/>
        </w:rPr>
      </w:pPr>
      <w:r w:rsidRPr="00E4595D">
        <w:rPr>
          <w:rStyle w:val="Odwoanieprzypisudolnego"/>
          <w:rFonts w:cs="Arial"/>
          <w:sz w:val="18"/>
          <w:szCs w:val="18"/>
        </w:rPr>
        <w:footnoteRef/>
      </w:r>
      <w:r w:rsidR="21C5F49F" w:rsidRPr="00E4595D">
        <w:rPr>
          <w:rFonts w:cs="Arial"/>
          <w:sz w:val="18"/>
          <w:szCs w:val="18"/>
        </w:rPr>
        <w:t xml:space="preserve">  N</w:t>
      </w:r>
      <w:r w:rsidR="21C5F49F" w:rsidRPr="00E4595D">
        <w:rPr>
          <w:rFonts w:eastAsiaTheme="minorEastAsia" w:cs="Arial"/>
          <w:sz w:val="18"/>
          <w:szCs w:val="18"/>
        </w:rPr>
        <w:t xml:space="preserve">ależy opisać zakres czynności, które będzie wykonywał </w:t>
      </w:r>
      <w:r w:rsidR="00C56456" w:rsidRPr="00E4595D">
        <w:rPr>
          <w:rFonts w:eastAsiaTheme="minorEastAsia" w:cs="Arial"/>
          <w:sz w:val="18"/>
          <w:szCs w:val="18"/>
        </w:rPr>
        <w:t>podmiot udostępniający zasoby</w:t>
      </w:r>
      <w:r w:rsidR="21C5F49F" w:rsidRPr="00E4595D">
        <w:rPr>
          <w:rFonts w:eastAsiaTheme="minorEastAsia" w:cs="Arial"/>
          <w:sz w:val="18"/>
          <w:szCs w:val="18"/>
        </w:rPr>
        <w:t xml:space="preserve"> </w:t>
      </w:r>
      <w:r w:rsidR="21C5F49F" w:rsidRPr="00E4595D">
        <w:rPr>
          <w:rFonts w:cs="Arial"/>
          <w:sz w:val="18"/>
          <w:szCs w:val="18"/>
        </w:rPr>
        <w:t>przy realizacji Zamówienia w celu gwarancji rzeczywistego dostępu do wskazanych zasobów. Zakres czynności musi co najmniej odpowiadać zakresowi udostępnionych referencji o ile dotyczy.</w:t>
      </w:r>
      <w:r w:rsidR="21C5F49F" w:rsidRPr="000F7F63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tko Marek (TSR)">
    <w15:presenceInfo w15:providerId="AD" w15:userId="S::mrbatko@tauron.pl::898c865a-82a3-41c4-b2e7-b515054511a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4E36"/>
    <w:rsid w:val="00045DFD"/>
    <w:rsid w:val="000677C4"/>
    <w:rsid w:val="00071C5F"/>
    <w:rsid w:val="00081AB9"/>
    <w:rsid w:val="00092844"/>
    <w:rsid w:val="0009383C"/>
    <w:rsid w:val="000B4408"/>
    <w:rsid w:val="000D1FED"/>
    <w:rsid w:val="000F1C8F"/>
    <w:rsid w:val="000F7F63"/>
    <w:rsid w:val="001166F0"/>
    <w:rsid w:val="0014216D"/>
    <w:rsid w:val="00185ADD"/>
    <w:rsid w:val="001C2737"/>
    <w:rsid w:val="001D5798"/>
    <w:rsid w:val="00243B41"/>
    <w:rsid w:val="00244953"/>
    <w:rsid w:val="002456CE"/>
    <w:rsid w:val="00254482"/>
    <w:rsid w:val="0026574D"/>
    <w:rsid w:val="00265968"/>
    <w:rsid w:val="00267753"/>
    <w:rsid w:val="00293776"/>
    <w:rsid w:val="00297F55"/>
    <w:rsid w:val="002C21E9"/>
    <w:rsid w:val="002C4C36"/>
    <w:rsid w:val="002D41B7"/>
    <w:rsid w:val="002D4B40"/>
    <w:rsid w:val="003353DC"/>
    <w:rsid w:val="00362545"/>
    <w:rsid w:val="00367ADF"/>
    <w:rsid w:val="0037136D"/>
    <w:rsid w:val="00380153"/>
    <w:rsid w:val="00381B7F"/>
    <w:rsid w:val="00390C26"/>
    <w:rsid w:val="003A2A70"/>
    <w:rsid w:val="003B66AF"/>
    <w:rsid w:val="003C58F9"/>
    <w:rsid w:val="003D07CD"/>
    <w:rsid w:val="00432112"/>
    <w:rsid w:val="004416FE"/>
    <w:rsid w:val="004653FA"/>
    <w:rsid w:val="00467CF9"/>
    <w:rsid w:val="00486F40"/>
    <w:rsid w:val="004A6C2C"/>
    <w:rsid w:val="004D3B9F"/>
    <w:rsid w:val="004D3E33"/>
    <w:rsid w:val="00506C90"/>
    <w:rsid w:val="005622FB"/>
    <w:rsid w:val="005A5DED"/>
    <w:rsid w:val="005B613C"/>
    <w:rsid w:val="005C61F2"/>
    <w:rsid w:val="005C726F"/>
    <w:rsid w:val="005F5075"/>
    <w:rsid w:val="006025A0"/>
    <w:rsid w:val="00611635"/>
    <w:rsid w:val="0062700D"/>
    <w:rsid w:val="00632DFD"/>
    <w:rsid w:val="006358CF"/>
    <w:rsid w:val="00640F8C"/>
    <w:rsid w:val="0064416F"/>
    <w:rsid w:val="00660D9E"/>
    <w:rsid w:val="00662BC5"/>
    <w:rsid w:val="00684798"/>
    <w:rsid w:val="00692BFF"/>
    <w:rsid w:val="00694DD0"/>
    <w:rsid w:val="006B1FD5"/>
    <w:rsid w:val="006D1CF9"/>
    <w:rsid w:val="006D3F0C"/>
    <w:rsid w:val="006E0DAC"/>
    <w:rsid w:val="006E5024"/>
    <w:rsid w:val="006E580D"/>
    <w:rsid w:val="007148EF"/>
    <w:rsid w:val="007258D8"/>
    <w:rsid w:val="00730E34"/>
    <w:rsid w:val="007357C3"/>
    <w:rsid w:val="0073743B"/>
    <w:rsid w:val="007467FD"/>
    <w:rsid w:val="00756B65"/>
    <w:rsid w:val="00763D2F"/>
    <w:rsid w:val="007701D2"/>
    <w:rsid w:val="0078342C"/>
    <w:rsid w:val="00796483"/>
    <w:rsid w:val="008044FB"/>
    <w:rsid w:val="008154B7"/>
    <w:rsid w:val="0085543E"/>
    <w:rsid w:val="00875A41"/>
    <w:rsid w:val="008930DF"/>
    <w:rsid w:val="008A2677"/>
    <w:rsid w:val="008B60B3"/>
    <w:rsid w:val="008F5EA3"/>
    <w:rsid w:val="009162E4"/>
    <w:rsid w:val="00925F88"/>
    <w:rsid w:val="009448A9"/>
    <w:rsid w:val="0095539A"/>
    <w:rsid w:val="00957C28"/>
    <w:rsid w:val="00970AC7"/>
    <w:rsid w:val="00983111"/>
    <w:rsid w:val="009900A7"/>
    <w:rsid w:val="009A0E51"/>
    <w:rsid w:val="009A4A74"/>
    <w:rsid w:val="009A4C8D"/>
    <w:rsid w:val="009B58C7"/>
    <w:rsid w:val="00A24203"/>
    <w:rsid w:val="00A33CB9"/>
    <w:rsid w:val="00A43834"/>
    <w:rsid w:val="00A51EEB"/>
    <w:rsid w:val="00A61C55"/>
    <w:rsid w:val="00A6552C"/>
    <w:rsid w:val="00A81C4D"/>
    <w:rsid w:val="00A86A92"/>
    <w:rsid w:val="00A91444"/>
    <w:rsid w:val="00AA66C6"/>
    <w:rsid w:val="00AD2E39"/>
    <w:rsid w:val="00AF19E4"/>
    <w:rsid w:val="00B03E9C"/>
    <w:rsid w:val="00B15FDD"/>
    <w:rsid w:val="00B17A2A"/>
    <w:rsid w:val="00B442A6"/>
    <w:rsid w:val="00B508E4"/>
    <w:rsid w:val="00B52B05"/>
    <w:rsid w:val="00B60367"/>
    <w:rsid w:val="00B71A48"/>
    <w:rsid w:val="00B747BC"/>
    <w:rsid w:val="00B90A8D"/>
    <w:rsid w:val="00B946FC"/>
    <w:rsid w:val="00BB1319"/>
    <w:rsid w:val="00BD205A"/>
    <w:rsid w:val="00BD5169"/>
    <w:rsid w:val="00C10A24"/>
    <w:rsid w:val="00C26AF6"/>
    <w:rsid w:val="00C46174"/>
    <w:rsid w:val="00C56456"/>
    <w:rsid w:val="00C643EB"/>
    <w:rsid w:val="00C966A6"/>
    <w:rsid w:val="00CA56EB"/>
    <w:rsid w:val="00CB4469"/>
    <w:rsid w:val="00CC02B2"/>
    <w:rsid w:val="00D34DE3"/>
    <w:rsid w:val="00D504E7"/>
    <w:rsid w:val="00D5262D"/>
    <w:rsid w:val="00D61717"/>
    <w:rsid w:val="00D8496A"/>
    <w:rsid w:val="00D95E14"/>
    <w:rsid w:val="00DA31CC"/>
    <w:rsid w:val="00DE38D0"/>
    <w:rsid w:val="00DE4D47"/>
    <w:rsid w:val="00E031A4"/>
    <w:rsid w:val="00E07C8F"/>
    <w:rsid w:val="00E22C7A"/>
    <w:rsid w:val="00E4023A"/>
    <w:rsid w:val="00E4595D"/>
    <w:rsid w:val="00E47371"/>
    <w:rsid w:val="00E473B6"/>
    <w:rsid w:val="00E55BBB"/>
    <w:rsid w:val="00EB2348"/>
    <w:rsid w:val="00EC26A5"/>
    <w:rsid w:val="00ED06B5"/>
    <w:rsid w:val="00ED7962"/>
    <w:rsid w:val="00ED7AC5"/>
    <w:rsid w:val="00EE65C7"/>
    <w:rsid w:val="00F007E6"/>
    <w:rsid w:val="00F05DDD"/>
    <w:rsid w:val="00F53468"/>
    <w:rsid w:val="00F64CC7"/>
    <w:rsid w:val="00F6650D"/>
    <w:rsid w:val="00FA029E"/>
    <w:rsid w:val="00FB125C"/>
    <w:rsid w:val="00FB7BE3"/>
    <w:rsid w:val="00FC09C9"/>
    <w:rsid w:val="00FC2D57"/>
    <w:rsid w:val="00FF222E"/>
    <w:rsid w:val="00FF68FC"/>
    <w:rsid w:val="00FF714E"/>
    <w:rsid w:val="06860316"/>
    <w:rsid w:val="0793033D"/>
    <w:rsid w:val="0FBCD492"/>
    <w:rsid w:val="10CE44EB"/>
    <w:rsid w:val="11374843"/>
    <w:rsid w:val="11575D3C"/>
    <w:rsid w:val="15C0E0D5"/>
    <w:rsid w:val="1BA43D25"/>
    <w:rsid w:val="1E091F27"/>
    <w:rsid w:val="1F730530"/>
    <w:rsid w:val="21C5F49F"/>
    <w:rsid w:val="2306999F"/>
    <w:rsid w:val="24F9A421"/>
    <w:rsid w:val="25B4E703"/>
    <w:rsid w:val="2A9B729E"/>
    <w:rsid w:val="2FEB1D22"/>
    <w:rsid w:val="316DDA45"/>
    <w:rsid w:val="3591E7E0"/>
    <w:rsid w:val="363E1964"/>
    <w:rsid w:val="3A20E9D9"/>
    <w:rsid w:val="3A31B927"/>
    <w:rsid w:val="3E8C6911"/>
    <w:rsid w:val="424E3C6B"/>
    <w:rsid w:val="43A2FD31"/>
    <w:rsid w:val="455428BD"/>
    <w:rsid w:val="4A0E9D9B"/>
    <w:rsid w:val="4D3875B6"/>
    <w:rsid w:val="4F667582"/>
    <w:rsid w:val="5BC38E38"/>
    <w:rsid w:val="5F562FAF"/>
    <w:rsid w:val="5F63E98B"/>
    <w:rsid w:val="647C4FC3"/>
    <w:rsid w:val="6782B05D"/>
    <w:rsid w:val="688DDB00"/>
    <w:rsid w:val="6894C810"/>
    <w:rsid w:val="6CC5CD5D"/>
    <w:rsid w:val="6DFD7401"/>
    <w:rsid w:val="6E15481D"/>
    <w:rsid w:val="6E633E00"/>
    <w:rsid w:val="6F319EBE"/>
    <w:rsid w:val="6F727D55"/>
    <w:rsid w:val="7AF0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Batko Marek (TSR)</cp:lastModifiedBy>
  <cp:revision>3</cp:revision>
  <dcterms:created xsi:type="dcterms:W3CDTF">2025-12-02T07:30:00Z</dcterms:created>
  <dcterms:modified xsi:type="dcterms:W3CDTF">2025-12-02T07:32:00Z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